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4D3A12EA" w:rsidR="00EA2B4A" w:rsidRPr="00F27D0C" w:rsidRDefault="00F27D0C" w:rsidP="00F27D0C">
      <w:pPr>
        <w:pStyle w:val="Akapitzlist"/>
        <w:spacing w:before="120" w:line="276" w:lineRule="auto"/>
        <w:ind w:left="284"/>
        <w:jc w:val="right"/>
        <w:outlineLvl w:val="0"/>
        <w:rPr>
          <w:rFonts w:cstheme="minorHAnsi"/>
          <w:b/>
          <w:color w:val="C00000"/>
          <w:sz w:val="20"/>
        </w:rPr>
      </w:pPr>
      <w:r w:rsidRPr="00F27D0C">
        <w:rPr>
          <w:rFonts w:cstheme="minorHAnsi"/>
          <w:b/>
          <w:color w:val="C00000"/>
          <w:sz w:val="20"/>
        </w:rPr>
        <w:t>Część 1</w:t>
      </w: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4A302006"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183E52" w:rsidRPr="00183E52">
        <w:rPr>
          <w:rFonts w:cstheme="minorHAnsi"/>
          <w:b/>
          <w:bCs/>
          <w:szCs w:val="18"/>
          <w:u w:val="single"/>
        </w:rPr>
        <w:t>Bełchatów</w:t>
      </w:r>
      <w:r w:rsidRPr="00EA2B4A">
        <w:rPr>
          <w:rFonts w:cstheme="minorHAnsi"/>
          <w:szCs w:val="18"/>
        </w:rPr>
        <w:t xml:space="preserve"> dla zadania pn</w:t>
      </w:r>
      <w:r w:rsidRPr="00183E52">
        <w:rPr>
          <w:rFonts w:cstheme="minorHAnsi"/>
          <w:b/>
          <w:bCs/>
          <w:szCs w:val="18"/>
        </w:rPr>
        <w:t>. </w:t>
      </w:r>
      <w:r w:rsidRPr="00784AAC">
        <w:rPr>
          <w:rFonts w:cstheme="minorHAnsi"/>
          <w:b/>
          <w:bCs/>
          <w:szCs w:val="18"/>
          <w:u w:val="single"/>
        </w:rPr>
        <w:t>„</w:t>
      </w:r>
      <w:r w:rsidR="00183E52" w:rsidRPr="00183E52">
        <w:rPr>
          <w:rFonts w:cstheme="minorHAnsi"/>
          <w:b/>
          <w:bCs/>
          <w:szCs w:val="18"/>
          <w:u w:val="single"/>
        </w:rPr>
        <w:t>Budowa przyłącza kablowego nn. dz. 1058/6  w miejscowość Ruda, ul. Częstochowska gm. Wieluń, zgodnie z warunki przyłączenia nr WP nr 25-D5/WP/00865, 25-D5/WP/00873, 25-D5/WP/00878, 25-D5/WP/00875, 25-D5/WP/00881, 25-D5/WP/00882</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2DA65584" w:rsidR="00EA2B4A" w:rsidRPr="00EA2B4A" w:rsidRDefault="002E1E05" w:rsidP="00EA2B4A">
      <w:pPr>
        <w:pStyle w:val="Akapitzlist"/>
        <w:spacing w:before="120" w:line="276" w:lineRule="auto"/>
        <w:ind w:left="284"/>
        <w:outlineLvl w:val="0"/>
        <w:rPr>
          <w:rFonts w:cs="Calibri"/>
          <w:b/>
          <w:szCs w:val="18"/>
        </w:rPr>
      </w:pPr>
      <w:r>
        <w:rPr>
          <w:rFonts w:cs="Calibri"/>
          <w:b/>
          <w:szCs w:val="18"/>
          <w:u w:val="single"/>
        </w:rPr>
        <w:t>12</w:t>
      </w:r>
      <w:r w:rsidR="00784AAC" w:rsidRPr="00784AAC">
        <w:rPr>
          <w:rFonts w:cs="Calibri"/>
          <w:b/>
          <w:szCs w:val="18"/>
          <w:u w:val="single"/>
        </w:rPr>
        <w:t xml:space="preserve"> miesi</w:t>
      </w:r>
      <w:r>
        <w:rPr>
          <w:rFonts w:cs="Calibri"/>
          <w:b/>
          <w:szCs w:val="18"/>
          <w:u w:val="single"/>
        </w:rPr>
        <w:t>ęcy</w:t>
      </w:r>
      <w:r w:rsidR="00EA2B4A" w:rsidRPr="00EA2B4A">
        <w:rPr>
          <w:rFonts w:cs="Calibri"/>
          <w:b/>
          <w:szCs w:val="18"/>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 xml:space="preserve">Załącznik nr 1.4 – Wzór porozumienia o ustanowienie nieodpłatnej służebności </w:t>
      </w:r>
      <w:proofErr w:type="spellStart"/>
      <w:r w:rsidRPr="00784AAC">
        <w:rPr>
          <w:rFonts w:cstheme="minorHAnsi"/>
          <w:szCs w:val="18"/>
        </w:rPr>
        <w:t>przesyłu</w:t>
      </w:r>
      <w:proofErr w:type="spellEnd"/>
    </w:p>
    <w:p w14:paraId="5D88B94C" w14:textId="77777777" w:rsidR="00EA2B4A" w:rsidRPr="00784AAC" w:rsidRDefault="00EA2B4A" w:rsidP="00EA2B4A">
      <w:pPr>
        <w:rPr>
          <w:rFonts w:cstheme="minorHAnsi"/>
          <w:szCs w:val="18"/>
        </w:rPr>
      </w:pPr>
      <w:r w:rsidRPr="00784AAC">
        <w:rPr>
          <w:rFonts w:cstheme="minorHAnsi"/>
          <w:szCs w:val="18"/>
        </w:rPr>
        <w:t xml:space="preserve">Załącznik nr 1.5  – Wzór porozumienia o ustanowienie odpłatnej służebności </w:t>
      </w:r>
      <w:proofErr w:type="spellStart"/>
      <w:r w:rsidRPr="00784AAC">
        <w:rPr>
          <w:rFonts w:cstheme="minorHAnsi"/>
          <w:szCs w:val="18"/>
        </w:rPr>
        <w:t>przesyłu</w:t>
      </w:r>
      <w:proofErr w:type="spellEnd"/>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1A21EE4D" w14:textId="7E389AF9" w:rsidR="00EA2B4A" w:rsidRDefault="00EA2B4A" w:rsidP="00EA2B4A">
      <w:pPr>
        <w:rPr>
          <w:rFonts w:cstheme="minorHAnsi"/>
          <w:szCs w:val="18"/>
        </w:rPr>
      </w:pPr>
      <w:r w:rsidRPr="00784AAC">
        <w:rPr>
          <w:rFonts w:cstheme="minorHAnsi"/>
          <w:szCs w:val="18"/>
        </w:rPr>
        <w:t>Załącznik nr 1.8 – Mapka podglądowa</w:t>
      </w:r>
    </w:p>
    <w:p w14:paraId="02981A32" w14:textId="0836DD95" w:rsidR="002E1E05" w:rsidRPr="00784AAC" w:rsidRDefault="002E1E05" w:rsidP="00EA2B4A">
      <w:pPr>
        <w:rPr>
          <w:rFonts w:cstheme="minorHAnsi"/>
          <w:szCs w:val="18"/>
        </w:rPr>
      </w:pPr>
      <w:r w:rsidRPr="00784AAC">
        <w:rPr>
          <w:rFonts w:cstheme="minorHAnsi"/>
          <w:szCs w:val="18"/>
        </w:rPr>
        <w:t>Załącznik nr 1.</w:t>
      </w:r>
      <w:r>
        <w:rPr>
          <w:rFonts w:cstheme="minorHAnsi"/>
          <w:szCs w:val="18"/>
        </w:rPr>
        <w:t>9</w:t>
      </w:r>
      <w:r w:rsidRPr="00784AAC">
        <w:rPr>
          <w:rFonts w:cstheme="minorHAnsi"/>
          <w:szCs w:val="18"/>
        </w:rPr>
        <w:t xml:space="preserve"> – </w:t>
      </w:r>
      <w:r>
        <w:rPr>
          <w:rFonts w:cstheme="minorHAnsi"/>
          <w:szCs w:val="18"/>
        </w:rPr>
        <w:t>WTZ Warunki przyłączenia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95408" w14:textId="77777777" w:rsidR="00F45C48" w:rsidRDefault="00F45C48" w:rsidP="00582CE9">
      <w:pPr>
        <w:spacing w:after="0"/>
      </w:pPr>
      <w:r>
        <w:separator/>
      </w:r>
    </w:p>
  </w:endnote>
  <w:endnote w:type="continuationSeparator" w:id="0">
    <w:p w14:paraId="2C448711" w14:textId="77777777" w:rsidR="00F45C48" w:rsidRDefault="00F45C4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86A7A" w14:textId="77777777" w:rsidR="00F45C48" w:rsidRDefault="00F45C48" w:rsidP="00582CE9">
      <w:pPr>
        <w:spacing w:after="0"/>
      </w:pPr>
      <w:r>
        <w:separator/>
      </w:r>
    </w:p>
  </w:footnote>
  <w:footnote w:type="continuationSeparator" w:id="0">
    <w:p w14:paraId="43ABBA54" w14:textId="77777777" w:rsidR="00F45C48" w:rsidRDefault="00F45C48"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83359E7" w:rsidR="00347E8D" w:rsidRPr="006B2C28" w:rsidRDefault="00F27D0C" w:rsidP="00582CE9">
          <w:pPr>
            <w:suppressAutoHyphens/>
            <w:ind w:right="187"/>
            <w:rPr>
              <w:rFonts w:asciiTheme="majorHAnsi" w:hAnsiTheme="majorHAnsi"/>
              <w:color w:val="000000" w:themeColor="text1"/>
              <w:sz w:val="14"/>
              <w:szCs w:val="18"/>
            </w:rPr>
          </w:pPr>
          <w:r w:rsidRPr="00F27D0C">
            <w:rPr>
              <w:rFonts w:asciiTheme="majorHAnsi" w:hAnsiTheme="majorHAnsi"/>
              <w:color w:val="000000" w:themeColor="text1"/>
              <w:sz w:val="14"/>
              <w:szCs w:val="18"/>
            </w:rPr>
            <w:t>POST/DYS/OLD/GZ/04271/2025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3E52"/>
    <w:rsid w:val="00185AAB"/>
    <w:rsid w:val="00192A23"/>
    <w:rsid w:val="001974F6"/>
    <w:rsid w:val="001A14EE"/>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E1E05"/>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04F93"/>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5916"/>
    <w:rsid w:val="004F6B10"/>
    <w:rsid w:val="004F75D2"/>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087A"/>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3527"/>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AAC"/>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0B5"/>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350B"/>
    <w:rsid w:val="00EE5E2C"/>
    <w:rsid w:val="00F01E75"/>
    <w:rsid w:val="00F21DD8"/>
    <w:rsid w:val="00F25128"/>
    <w:rsid w:val="00F27D0C"/>
    <w:rsid w:val="00F32BD1"/>
    <w:rsid w:val="00F3444F"/>
    <w:rsid w:val="00F377D2"/>
    <w:rsid w:val="00F40848"/>
    <w:rsid w:val="00F45C48"/>
    <w:rsid w:val="00F4718C"/>
    <w:rsid w:val="00F527EB"/>
    <w:rsid w:val="00F57F56"/>
    <w:rsid w:val="00F65859"/>
    <w:rsid w:val="00F664AA"/>
    <w:rsid w:val="00F71902"/>
    <w:rsid w:val="00F724BA"/>
    <w:rsid w:val="00F751D8"/>
    <w:rsid w:val="00F81046"/>
    <w:rsid w:val="00F835B4"/>
    <w:rsid w:val="00F90B96"/>
    <w:rsid w:val="00F9210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POST/DYS/OLD/GZ/04271/2025                        </dmsv2SWPP2ObjectNumber>
    <dmsv2SWPP2SumMD5 xmlns="http://schemas.microsoft.com/sharepoint/v3">a554c01ae377f6be57ac74586ea96957</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23892133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JEUP5JKVCYQC-1440096624-6051</_dlc_DocId>
    <_dlc_DocIdUrl xmlns="a19cb1c7-c5c7-46d4-85ae-d83685407bba">
      <Url>https://swpp2.dms.gkpge.pl/sites/41/_layouts/15/DocIdRedir.aspx?ID=JEUP5JKVCYQC-1440096624-6051</Url>
      <Description>JEUP5JKVCYQC-1440096624-6051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DDC7FD7A-2CDC-4E54-83C1-7FFA984CF230}">
  <ds:schemaRefs>
    <ds:schemaRef ds:uri="http://schemas.microsoft.com/sharepoint/events"/>
  </ds:schemaRefs>
</ds:datastoreItem>
</file>

<file path=customXml/itemProps5.xml><?xml version="1.0" encoding="utf-8"?>
<ds:datastoreItem xmlns:ds="http://schemas.openxmlformats.org/officeDocument/2006/customXml" ds:itemID="{BCC77B28-4A16-4599-B5C0-EE7E8B4D5CB9}"/>
</file>

<file path=docProps/app.xml><?xml version="1.0" encoding="utf-8"?>
<Properties xmlns="http://schemas.openxmlformats.org/officeDocument/2006/extended-properties" xmlns:vt="http://schemas.openxmlformats.org/officeDocument/2006/docPropsVTypes">
  <Template>PGE word swz test</Template>
  <TotalTime>144</TotalTime>
  <Pages>17</Pages>
  <Words>5251</Words>
  <Characters>31506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24</cp:revision>
  <cp:lastPrinted>2024-07-15T11:21:00Z</cp:lastPrinted>
  <dcterms:created xsi:type="dcterms:W3CDTF">2025-10-01T10:46:00Z</dcterms:created>
  <dcterms:modified xsi:type="dcterms:W3CDTF">2025-11-26T11:34:00Z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3eaeebbb-e0b4-4e04-8702-6c2fc18b4f50</vt:lpwstr>
  </property>
</Properties>
</file>